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DF18842"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D6211C" w:rsidRPr="00D6211C">
        <w:rPr>
          <w:rFonts w:asciiTheme="minorHAnsi" w:hAnsiTheme="minorHAnsi" w:cstheme="minorHAnsi"/>
          <w:b/>
        </w:rPr>
        <w:t>24 265 885,22</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426D0AC5"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04B1EA24"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w:t>
      </w:r>
      <w:r w:rsidR="005A5868">
        <w:rPr>
          <w:rFonts w:asciiTheme="minorHAnsi" w:hAnsiTheme="minorHAnsi" w:cstheme="minorHAnsi"/>
        </w:rPr>
        <w:t> </w:t>
      </w:r>
      <w:r w:rsidR="00635076">
        <w:rPr>
          <w:rFonts w:asciiTheme="minorHAnsi" w:hAnsiTheme="minorHAnsi" w:cstheme="minorHAnsi"/>
        </w:rPr>
        <w:t>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24759E28" w:rsidR="000F1F4E" w:rsidRDefault="00CD1A3F" w:rsidP="002D6A9B">
      <w:pPr>
        <w:spacing w:before="120" w:after="120" w:line="240" w:lineRule="auto"/>
        <w:jc w:val="both"/>
        <w:rPr>
          <w:rFonts w:asciiTheme="minorHAnsi" w:hAnsiTheme="minorHAnsi" w:cstheme="minorHAnsi"/>
          <w:b/>
          <w:sz w:val="28"/>
          <w:szCs w:val="28"/>
          <w:lang w:eastAsia="sk-SK"/>
        </w:rPr>
      </w:pPr>
      <w:r w:rsidRPr="00230311">
        <w:rPr>
          <w:rFonts w:asciiTheme="minorHAnsi" w:hAnsiTheme="minorHAnsi" w:cstheme="minorHAnsi"/>
        </w:rPr>
        <w:t xml:space="preserve">Žiadateľ vychádza pri príprave žiadosti o NFP </w:t>
      </w:r>
      <w:r w:rsidR="00D645B9">
        <w:rPr>
          <w:rFonts w:asciiTheme="minorHAnsi" w:hAnsiTheme="minorHAnsi" w:cstheme="minorHAnsi"/>
        </w:rPr>
        <w:t>aj</w:t>
      </w:r>
      <w:r w:rsidR="00D645B9" w:rsidRPr="00230311">
        <w:rPr>
          <w:rFonts w:asciiTheme="minorHAnsi" w:hAnsiTheme="minorHAnsi" w:cstheme="minorHAnsi"/>
        </w:rPr>
        <w:t xml:space="preserve"> </w:t>
      </w:r>
      <w:r w:rsidRPr="00230311">
        <w:rPr>
          <w:rFonts w:asciiTheme="minorHAnsi" w:hAnsiTheme="minorHAnsi" w:cstheme="minorHAnsi"/>
        </w:rPr>
        <w:t>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ins w:id="0" w:author="Autor">
        <w:r w:rsidR="00E9287F" w:rsidRPr="00E9287F">
          <w:rPr>
            <w:rFonts w:asciiTheme="minorHAnsi" w:hAnsiTheme="minorHAnsi" w:cstheme="minorHAnsi"/>
          </w:rPr>
          <w:t>489 z 8. septembra 2021 k Prehodnoteniu a aktualizácii</w:t>
        </w:r>
      </w:ins>
      <w:del w:id="1" w:author="Autor">
        <w:r w:rsidR="00495F16" w:rsidDel="00E9287F">
          <w:rPr>
            <w:rFonts w:asciiTheme="minorHAnsi" w:hAnsiTheme="minorHAnsi" w:cstheme="minorHAnsi"/>
          </w:rPr>
          <w:delText xml:space="preserve">181 </w:delText>
        </w:r>
        <w:r w:rsidR="00BD3116" w:rsidRPr="00230311" w:rsidDel="00E9287F">
          <w:rPr>
            <w:rFonts w:asciiTheme="minorHAnsi" w:hAnsiTheme="minorHAnsi" w:cstheme="minorHAnsi"/>
          </w:rPr>
          <w:delText>z 1</w:delText>
        </w:r>
        <w:r w:rsidR="00495F16" w:rsidDel="00E9287F">
          <w:rPr>
            <w:rFonts w:asciiTheme="minorHAnsi" w:hAnsiTheme="minorHAnsi" w:cstheme="minorHAnsi"/>
          </w:rPr>
          <w:delText>1</w:delText>
        </w:r>
        <w:r w:rsidR="00BD3116" w:rsidRPr="00230311" w:rsidDel="00E9287F">
          <w:rPr>
            <w:rFonts w:asciiTheme="minorHAnsi" w:hAnsiTheme="minorHAnsi" w:cstheme="minorHAnsi"/>
          </w:rPr>
          <w:delText xml:space="preserve">. </w:delText>
        </w:r>
        <w:r w:rsidR="00495F16" w:rsidDel="00E9287F">
          <w:rPr>
            <w:rFonts w:asciiTheme="minorHAnsi" w:hAnsiTheme="minorHAnsi" w:cstheme="minorHAnsi"/>
          </w:rPr>
          <w:delText>apríla</w:delText>
        </w:r>
        <w:r w:rsidR="00E85059" w:rsidRPr="00230311" w:rsidDel="00E9287F">
          <w:rPr>
            <w:rFonts w:asciiTheme="minorHAnsi" w:hAnsiTheme="minorHAnsi" w:cstheme="minorHAnsi"/>
          </w:rPr>
          <w:delText xml:space="preserve"> 201</w:delText>
        </w:r>
        <w:r w:rsidR="00495F16" w:rsidDel="00E9287F">
          <w:rPr>
            <w:rFonts w:asciiTheme="minorHAnsi" w:hAnsiTheme="minorHAnsi" w:cstheme="minorHAnsi"/>
          </w:rPr>
          <w:delText>7</w:delText>
        </w:r>
        <w:r w:rsidR="00E85059" w:rsidRPr="00230311" w:rsidDel="00E9287F">
          <w:rPr>
            <w:rFonts w:asciiTheme="minorHAnsi" w:hAnsiTheme="minorHAnsi" w:cstheme="minorHAnsi"/>
          </w:rPr>
          <w:delText xml:space="preserve"> k </w:delText>
        </w:r>
        <w:r w:rsidR="00495F16" w:rsidRPr="00495F16" w:rsidDel="00E9287F">
          <w:rPr>
            <w:rFonts w:asciiTheme="minorHAnsi" w:hAnsiTheme="minorHAnsi" w:cstheme="minorHAnsi"/>
          </w:rPr>
          <w:delText xml:space="preserve">analýze stavu a určeniu </w:delText>
        </w:r>
      </w:del>
      <w:ins w:id="2" w:author="Autor">
        <w:r w:rsidR="00E9287F">
          <w:rPr>
            <w:rFonts w:asciiTheme="minorHAnsi" w:hAnsiTheme="minorHAnsi" w:cstheme="minorHAnsi"/>
          </w:rPr>
          <w:t xml:space="preserve"> </w:t>
        </w:r>
      </w:ins>
      <w:r w:rsidR="00495F16" w:rsidRPr="00495F16">
        <w:rPr>
          <w:rFonts w:asciiTheme="minorHAnsi" w:hAnsiTheme="minorHAnsi" w:cstheme="minorHAnsi"/>
        </w:rPr>
        <w:t xml:space="preserve">počtu administratívnych kapacít pre </w:t>
      </w:r>
      <w:ins w:id="3" w:author="Autor">
        <w:r w:rsidR="00AD5648" w:rsidRPr="00AD5648">
          <w:rPr>
            <w:rFonts w:asciiTheme="minorHAnsi" w:hAnsiTheme="minorHAnsi" w:cstheme="minorHAnsi"/>
          </w:rPr>
          <w:t>európske štrukturálne a investičné fondy</w:t>
        </w:r>
      </w:ins>
      <w:del w:id="4" w:author="Autor">
        <w:r w:rsidR="0062413C" w:rsidDel="00AD5648">
          <w:rPr>
            <w:rFonts w:asciiTheme="minorHAnsi" w:hAnsiTheme="minorHAnsi" w:cstheme="minorHAnsi"/>
          </w:rPr>
          <w:delText>EŠIF</w:delText>
        </w:r>
      </w:del>
      <w:r w:rsidR="00495F16" w:rsidRPr="00495F16">
        <w:rPr>
          <w:rFonts w:asciiTheme="minorHAnsi" w:hAnsiTheme="minorHAnsi" w:cstheme="minorHAnsi"/>
        </w:rPr>
        <w:t xml:space="preserve"> v programovom období 2014 – 2020</w:t>
      </w:r>
      <w:ins w:id="5" w:author="Autor">
        <w:r w:rsidR="00E9287F">
          <w:rPr>
            <w:rFonts w:asciiTheme="minorHAnsi" w:hAnsiTheme="minorHAnsi" w:cstheme="minorHAnsi"/>
          </w:rPr>
          <w:t xml:space="preserve"> </w:t>
        </w:r>
        <w:r w:rsidR="00E9287F" w:rsidRPr="00E9287F">
          <w:rPr>
            <w:rFonts w:asciiTheme="minorHAnsi" w:hAnsiTheme="minorHAnsi" w:cstheme="minorHAnsi"/>
          </w:rPr>
          <w:t>a k návrhu na zmenu niektorých uznesení vlády Slovenskej republiky</w:t>
        </w:r>
      </w:ins>
      <w:r w:rsidR="00495F16" w:rsidRPr="00495F16">
        <w:rPr>
          <w:rFonts w:asciiTheme="minorHAnsi" w:hAnsiTheme="minorHAnsi" w:cstheme="minorHAnsi"/>
        </w:rPr>
        <w:t>.</w:t>
      </w:r>
      <w:ins w:id="6" w:author="Autor">
        <w:r w:rsidR="00435A14">
          <w:rPr>
            <w:rFonts w:asciiTheme="minorHAnsi" w:hAnsiTheme="minorHAnsi" w:cstheme="minorHAnsi"/>
          </w:rPr>
          <w:t xml:space="preserve"> Pri aktivitá</w:t>
        </w:r>
        <w:r w:rsidR="00435A14" w:rsidRPr="00435A14">
          <w:rPr>
            <w:rFonts w:asciiTheme="minorHAnsi" w:hAnsiTheme="minorHAnsi" w:cstheme="minorHAnsi"/>
          </w:rPr>
          <w:t xml:space="preserve">ch do obdobia platnosti </w:t>
        </w:r>
        <w:r w:rsidR="00435A14">
          <w:rPr>
            <w:rFonts w:asciiTheme="minorHAnsi" w:hAnsiTheme="minorHAnsi" w:cstheme="minorHAnsi"/>
          </w:rPr>
          <w:t>uvedeného</w:t>
        </w:r>
        <w:r w:rsidR="00435A14" w:rsidRPr="00435A14">
          <w:rPr>
            <w:rFonts w:asciiTheme="minorHAnsi" w:hAnsiTheme="minorHAnsi" w:cstheme="minorHAnsi"/>
          </w:rPr>
          <w:t xml:space="preserve"> uznesenia je </w:t>
        </w:r>
        <w:r w:rsidR="00435A14">
          <w:rPr>
            <w:rFonts w:asciiTheme="minorHAnsi" w:hAnsiTheme="minorHAnsi" w:cstheme="minorHAnsi"/>
          </w:rPr>
          <w:t xml:space="preserve">potrebné vychádzať z predchádzajúceho </w:t>
        </w:r>
        <w:r w:rsidR="00435A14" w:rsidRPr="00435A14">
          <w:rPr>
            <w:rFonts w:asciiTheme="minorHAnsi" w:hAnsiTheme="minorHAnsi" w:cstheme="minorHAnsi"/>
          </w:rPr>
          <w:t>uznesenia</w:t>
        </w:r>
        <w:r w:rsidR="00435A14">
          <w:rPr>
            <w:rFonts w:asciiTheme="minorHAnsi" w:hAnsiTheme="minorHAnsi" w:cstheme="minorHAnsi"/>
          </w:rPr>
          <w:t xml:space="preserve"> </w:t>
        </w:r>
        <w:r w:rsidR="00435A14">
          <w:rPr>
            <w:color w:val="1F497D"/>
          </w:rPr>
          <w:t>vlády Slovenskej republiky č. 181 z 11. apríla 2017 k analýze stavu a určeniu počtu administratívnych kapacít  pre EŠIF v programovom období 2014 – 2020.</w:t>
        </w:r>
      </w:ins>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ins w:id="7" w:author="Auto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ins w:id="8" w:author="Auto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ins>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ins w:id="9" w:author="Autor">
        <w:r w:rsidR="00044D47">
          <w:rPr>
            <w:rFonts w:asciiTheme="minorHAnsi" w:hAnsiTheme="minorHAnsi" w:cstheme="minorHAnsi"/>
            <w:sz w:val="22"/>
            <w:szCs w:val="22"/>
          </w:rPr>
          <w:t xml:space="preserve"> (do 31.05.2021)</w:t>
        </w:r>
      </w:ins>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300CD96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ins w:id="10" w:author="Autor">
        <w:r w:rsidR="00BB3293">
          <w:rPr>
            <w:rFonts w:asciiTheme="minorHAnsi" w:hAnsiTheme="minorHAnsi" w:cstheme="minorHAnsi"/>
            <w:i/>
            <w:sz w:val="22"/>
            <w:szCs w:val="22"/>
          </w:rPr>
          <w:t xml:space="preserve">splnenie </w:t>
        </w:r>
      </w:ins>
      <w:r w:rsidRPr="00230311">
        <w:rPr>
          <w:rFonts w:asciiTheme="minorHAnsi" w:hAnsiTheme="minorHAnsi" w:cstheme="minorHAnsi"/>
          <w:i/>
          <w:sz w:val="22"/>
          <w:szCs w:val="22"/>
        </w:rPr>
        <w:t>podmienk</w:t>
      </w:r>
      <w:del w:id="11" w:author="Autor">
        <w:r w:rsidRPr="00230311" w:rsidDel="00BB3293">
          <w:rPr>
            <w:rFonts w:asciiTheme="minorHAnsi" w:hAnsiTheme="minorHAnsi" w:cstheme="minorHAnsi"/>
            <w:i/>
            <w:sz w:val="22"/>
            <w:szCs w:val="22"/>
          </w:rPr>
          <w:delText>a</w:delText>
        </w:r>
      </w:del>
      <w:ins w:id="12" w:author="Autor">
        <w:r w:rsidR="00BB3293">
          <w:rPr>
            <w:rFonts w:asciiTheme="minorHAnsi" w:hAnsiTheme="minorHAnsi" w:cstheme="minorHAnsi"/>
            <w:i/>
            <w:sz w:val="22"/>
            <w:szCs w:val="22"/>
          </w:rPr>
          <w:t>y</w:t>
        </w:r>
      </w:ins>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36C3AA84"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ins w:id="13" w:author="Autor">
        <w:r w:rsidR="009D69CE">
          <w:rPr>
            <w:rFonts w:asciiTheme="minorHAnsi" w:hAnsiTheme="minorHAnsi" w:cstheme="minorHAnsi"/>
            <w:i/>
            <w:sz w:val="22"/>
            <w:szCs w:val="22"/>
          </w:rPr>
          <w:t xml:space="preserve">splnenie </w:t>
        </w:r>
      </w:ins>
      <w:r w:rsidRPr="00230311">
        <w:rPr>
          <w:rFonts w:asciiTheme="minorHAnsi" w:hAnsiTheme="minorHAnsi" w:cstheme="minorHAnsi"/>
          <w:i/>
          <w:sz w:val="22"/>
          <w:szCs w:val="22"/>
        </w:rPr>
        <w:t>podmienk</w:t>
      </w:r>
      <w:del w:id="14" w:author="Autor">
        <w:r w:rsidRPr="00230311" w:rsidDel="009D69CE">
          <w:rPr>
            <w:rFonts w:asciiTheme="minorHAnsi" w:hAnsiTheme="minorHAnsi" w:cstheme="minorHAnsi"/>
            <w:i/>
            <w:sz w:val="22"/>
            <w:szCs w:val="22"/>
          </w:rPr>
          <w:delText>a</w:delText>
        </w:r>
      </w:del>
      <w:ins w:id="15" w:author="Autor">
        <w:r w:rsidR="009D69CE">
          <w:rPr>
            <w:rFonts w:asciiTheme="minorHAnsi" w:hAnsiTheme="minorHAnsi" w:cstheme="minorHAnsi"/>
            <w:i/>
            <w:sz w:val="22"/>
            <w:szCs w:val="22"/>
          </w:rPr>
          <w:t>y</w:t>
        </w:r>
      </w:ins>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601B938E"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.12.</w:t>
      </w:r>
      <w:r w:rsidRPr="000F2D20">
        <w:rPr>
          <w:rFonts w:asciiTheme="minorHAnsi" w:eastAsiaTheme="minorHAnsi" w:hAnsiTheme="minorHAnsi"/>
          <w:b/>
          <w:color w:val="000000"/>
          <w:sz w:val="22"/>
          <w:szCs w:val="22"/>
          <w:lang w:eastAsia="en-US"/>
        </w:rPr>
        <w:t>2018</w:t>
      </w:r>
      <w:r w:rsidRPr="000F2D20">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 xml:space="preserve">najneskôr do 3 mesiacov od nadobudnutia účinnosti zmluvy o poskytnutí </w:t>
      </w:r>
      <w:r w:rsidR="00613E7A">
        <w:rPr>
          <w:rFonts w:asciiTheme="minorHAnsi" w:hAnsiTheme="minorHAnsi" w:cstheme="minorHAnsi"/>
          <w:color w:val="000000"/>
          <w:sz w:val="22"/>
          <w:szCs w:val="22"/>
        </w:rPr>
        <w:t>nenávratného finančného príspevku</w:t>
      </w:r>
      <w:r w:rsidRPr="00230311">
        <w:rPr>
          <w:rFonts w:asciiTheme="minorHAnsi" w:hAnsiTheme="minorHAnsi" w:cstheme="minorHAnsi"/>
          <w:color w:val="000000"/>
          <w:sz w:val="22"/>
          <w:szCs w:val="22"/>
        </w:rPr>
        <w:t xml:space="preserve"> (ďalej aj „zmluva o NFP“)/interného </w:t>
      </w:r>
      <w:r w:rsidR="00D60F96">
        <w:rPr>
          <w:rFonts w:asciiTheme="minorHAnsi" w:hAnsiTheme="minorHAnsi" w:cstheme="minorHAnsi"/>
          <w:color w:val="000000"/>
          <w:sz w:val="22"/>
          <w:szCs w:val="22"/>
        </w:rPr>
        <w:t>r</w:t>
      </w:r>
      <w:r w:rsidRPr="00230311">
        <w:rPr>
          <w:rFonts w:asciiTheme="minorHAnsi" w:hAnsiTheme="minorHAnsi" w:cstheme="minorHAnsi"/>
          <w:color w:val="000000"/>
          <w:sz w:val="22"/>
          <w:szCs w:val="22"/>
        </w:rPr>
        <w:t xml:space="preserve">ozhodnutia o schválení žiadosti o NFP. 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31.12.</w:t>
      </w:r>
      <w:r>
        <w:rPr>
          <w:rFonts w:asciiTheme="minorHAnsi" w:hAnsiTheme="minorHAnsi" w:cstheme="minorHAnsi"/>
          <w:b/>
          <w:color w:val="000000"/>
          <w:sz w:val="22"/>
          <w:szCs w:val="22"/>
        </w:rPr>
        <w:t>2021</w:t>
      </w:r>
      <w:r w:rsidRPr="00230311">
        <w:rPr>
          <w:rFonts w:asciiTheme="minorHAnsi" w:hAnsiTheme="minorHAnsi" w:cstheme="minorHAnsi"/>
          <w:color w:val="000000"/>
          <w:sz w:val="22"/>
          <w:szCs w:val="22"/>
        </w:rPr>
        <w:t xml:space="preserve">. Žiadateľ o NFP je oprávnený predložiť v rámci vyzvania viacero žiadostí o NFP. </w:t>
      </w:r>
    </w:p>
    <w:p w14:paraId="12F538A1" w14:textId="711CBD57"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1.12.</w:t>
      </w:r>
      <w:r w:rsidRPr="000F2D20">
        <w:rPr>
          <w:rFonts w:asciiTheme="minorHAnsi" w:hAnsiTheme="minorHAnsi"/>
          <w:i/>
          <w:sz w:val="22"/>
          <w:szCs w:val="22"/>
        </w:rPr>
        <w:t>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31.12.</w:t>
      </w:r>
      <w:r>
        <w:rPr>
          <w:rFonts w:asciiTheme="minorHAnsi" w:hAnsiTheme="minorHAnsi" w:cstheme="minorHAnsi"/>
          <w:i/>
          <w:sz w:val="22"/>
          <w:szCs w:val="22"/>
        </w:rPr>
        <w:t>2021.)</w:t>
      </w:r>
    </w:p>
    <w:p w14:paraId="6E68760D" w14:textId="77777777" w:rsidR="00F875B0" w:rsidRPr="00206255"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neukončil fyzickú realizáciu všetkých hlavných aktivít projektu pred predložením ŽoNFP</w:t>
      </w:r>
    </w:p>
    <w:p w14:paraId="3885BF8B" w14:textId="6ADEEF22" w:rsidR="00810DAA" w:rsidRPr="00206255" w:rsidRDefault="00810DAA" w:rsidP="00462030">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lastRenderedPageBreak/>
        <w:t>Žiadateľ nesmie ukončiť fyzickú realizáciu všetkých hlavných aktivít projektu, t. j. plne zrealizovať všetky hlavné aktivity projektu, pred predložením ŽoNFP na RO pre OP TP.</w:t>
      </w:r>
    </w:p>
    <w:p w14:paraId="2DE2A602" w14:textId="4901C656"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w:t>
      </w:r>
      <w:r w:rsidR="00BA58CB">
        <w:rPr>
          <w:rFonts w:asciiTheme="minorHAnsi" w:hAnsiTheme="minorHAnsi" w:cstheme="minorHAnsi"/>
          <w:i/>
          <w:sz w:val="22"/>
          <w:szCs w:val="22"/>
        </w:rPr>
        <w:t> </w:t>
      </w:r>
      <w:r w:rsidRPr="00230311">
        <w:rPr>
          <w:rFonts w:asciiTheme="minorHAnsi" w:hAnsiTheme="minorHAnsi" w:cstheme="minorHAnsi"/>
          <w:i/>
          <w:sz w:val="22"/>
          <w:szCs w:val="22"/>
        </w:rPr>
        <w:t>RO</w:t>
      </w:r>
      <w:r w:rsidR="00BA58CB">
        <w:rPr>
          <w:rFonts w:asciiTheme="minorHAnsi" w:hAnsiTheme="minorHAnsi" w:cstheme="minorHAnsi"/>
          <w:i/>
          <w:sz w:val="22"/>
          <w:szCs w:val="22"/>
        </w:rPr>
        <w:t> </w:t>
      </w:r>
      <w:r w:rsidRPr="00230311">
        <w:rPr>
          <w:rFonts w:asciiTheme="minorHAnsi" w:hAnsiTheme="minorHAnsi" w:cstheme="minorHAnsi"/>
          <w:i/>
          <w:sz w:val="22"/>
          <w:szCs w:val="22"/>
        </w:rPr>
        <w:t>OP</w:t>
      </w:r>
      <w:r w:rsidR="00BA58CB">
        <w:rPr>
          <w:rFonts w:asciiTheme="minorHAnsi" w:hAnsiTheme="minorHAnsi" w:cstheme="minorHAnsi"/>
          <w:i/>
          <w:sz w:val="22"/>
          <w:szCs w:val="22"/>
        </w:rPr>
        <w:t> </w:t>
      </w:r>
      <w:r w:rsidRPr="00230311">
        <w:rPr>
          <w:rFonts w:asciiTheme="minorHAnsi" w:hAnsiTheme="minorHAnsi" w:cstheme="minorHAnsi"/>
          <w:i/>
          <w:sz w:val="22"/>
          <w:szCs w:val="22"/>
        </w:rPr>
        <w:t xml:space="preserve">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521DB571" w14:textId="3D30F5BF" w:rsidR="003C2776" w:rsidRPr="006D73E0" w:rsidDel="00187E41" w:rsidRDefault="006C378D" w:rsidP="001D0E48">
      <w:pPr>
        <w:pStyle w:val="Odsekzoznamu1"/>
        <w:numPr>
          <w:ilvl w:val="1"/>
          <w:numId w:val="1"/>
        </w:numPr>
        <w:spacing w:before="360" w:after="240" w:line="276" w:lineRule="auto"/>
        <w:ind w:left="788" w:hanging="431"/>
        <w:contextualSpacing w:val="0"/>
        <w:rPr>
          <w:del w:id="16" w:author="Autor"/>
          <w:rFonts w:asciiTheme="minorHAnsi" w:hAnsiTheme="minorHAnsi" w:cstheme="minorHAnsi"/>
          <w:b/>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del w:id="17" w:author="Autor">
        <w:r w:rsidR="003C2776" w:rsidRPr="006D73E0" w:rsidDel="00187E41">
          <w:rPr>
            <w:rFonts w:asciiTheme="minorHAnsi" w:hAnsiTheme="minorHAnsi" w:cstheme="minorHAnsi"/>
            <w:b/>
          </w:rPr>
          <w:delText>Splnenie podmienok ustanovených v osobitných predpisoch</w:delText>
        </w:r>
      </w:del>
    </w:p>
    <w:p w14:paraId="58C69F8B" w14:textId="273A3967" w:rsidR="003C2776" w:rsidRPr="00230311" w:rsidDel="00DE486A" w:rsidRDefault="00704476" w:rsidP="00B9312F">
      <w:pPr>
        <w:pStyle w:val="Odsekzoznamu"/>
        <w:numPr>
          <w:ilvl w:val="0"/>
          <w:numId w:val="7"/>
        </w:numPr>
        <w:spacing w:before="120" w:after="120"/>
        <w:contextualSpacing w:val="0"/>
        <w:rPr>
          <w:del w:id="18" w:author="Autor"/>
          <w:rFonts w:asciiTheme="minorHAnsi" w:hAnsiTheme="minorHAnsi" w:cstheme="minorHAnsi"/>
          <w:color w:val="000000"/>
          <w:sz w:val="22"/>
          <w:szCs w:val="22"/>
        </w:rPr>
      </w:pPr>
      <w:del w:id="19" w:author="Autor">
        <w:r w:rsidRPr="00230311" w:rsidDel="00DE486A">
          <w:rPr>
            <w:rFonts w:asciiTheme="minorHAnsi" w:hAnsiTheme="minorHAnsi" w:cstheme="minorHAnsi"/>
            <w:color w:val="000000"/>
            <w:sz w:val="22"/>
            <w:szCs w:val="22"/>
          </w:rPr>
          <w:delText>n</w:delText>
        </w:r>
        <w:r w:rsidR="003C2776" w:rsidRPr="00230311" w:rsidDel="00DE486A">
          <w:rPr>
            <w:rFonts w:asciiTheme="minorHAnsi" w:hAnsiTheme="minorHAnsi" w:cstheme="minorHAnsi"/>
            <w:color w:val="000000"/>
            <w:sz w:val="22"/>
            <w:szCs w:val="22"/>
          </w:rPr>
          <w:delText>eporušenie zákazu nelegálneho zamestnávania</w:delText>
        </w:r>
        <w:r w:rsidR="00294ACE" w:rsidDel="00DE486A">
          <w:rPr>
            <w:rFonts w:asciiTheme="minorHAnsi" w:hAnsiTheme="minorHAnsi" w:cstheme="minorHAnsi"/>
            <w:color w:val="000000"/>
            <w:sz w:val="22"/>
            <w:szCs w:val="22"/>
          </w:rPr>
          <w:delText xml:space="preserve"> štátneho príslušníka tretej krajiny</w:delText>
        </w:r>
      </w:del>
    </w:p>
    <w:p w14:paraId="45E5EDD3" w14:textId="2113464D" w:rsidR="00863F38" w:rsidRPr="00230311" w:rsidDel="00DE486A" w:rsidRDefault="007C40AA" w:rsidP="00B9312F">
      <w:pPr>
        <w:pStyle w:val="Odsekzoznamu"/>
        <w:spacing w:before="120" w:after="120"/>
        <w:contextualSpacing w:val="0"/>
        <w:jc w:val="both"/>
        <w:rPr>
          <w:del w:id="20" w:author="Autor"/>
          <w:rFonts w:asciiTheme="minorHAnsi" w:hAnsiTheme="minorHAnsi" w:cstheme="minorHAnsi"/>
          <w:color w:val="000000"/>
          <w:sz w:val="22"/>
          <w:szCs w:val="22"/>
        </w:rPr>
      </w:pPr>
      <w:del w:id="21" w:author="Autor">
        <w:r w:rsidRPr="00230311" w:rsidDel="00DE486A">
          <w:rPr>
            <w:rFonts w:asciiTheme="minorHAnsi" w:hAnsiTheme="minorHAnsi" w:cstheme="minorHAnsi"/>
            <w:color w:val="000000"/>
            <w:sz w:val="22"/>
            <w:szCs w:val="22"/>
          </w:rPr>
          <w:delText xml:space="preserve">Žiadateľ predloží </w:delText>
        </w:r>
        <w:r w:rsidR="00352506" w:rsidRPr="00230311" w:rsidDel="00DE486A">
          <w:rPr>
            <w:rFonts w:asciiTheme="minorHAnsi" w:hAnsiTheme="minorHAnsi" w:cstheme="minorHAnsi"/>
            <w:color w:val="000000"/>
            <w:sz w:val="22"/>
            <w:szCs w:val="22"/>
          </w:rPr>
          <w:delText>čestné vyhlásenie, že neporušil</w:delText>
        </w:r>
        <w:r w:rsidRPr="00230311" w:rsidDel="00DE486A">
          <w:rPr>
            <w:rFonts w:asciiTheme="minorHAnsi" w:hAnsiTheme="minorHAnsi" w:cstheme="minorHAnsi"/>
            <w:color w:val="000000"/>
            <w:sz w:val="22"/>
            <w:szCs w:val="22"/>
          </w:rPr>
          <w:delText xml:space="preserve"> zákaz nelegálneho zamestnávania </w:delText>
        </w:r>
        <w:r w:rsidR="00294ACE" w:rsidDel="00DE486A">
          <w:rPr>
            <w:rFonts w:asciiTheme="minorHAnsi" w:hAnsiTheme="minorHAnsi" w:cstheme="minorHAnsi"/>
            <w:color w:val="000000"/>
            <w:sz w:val="22"/>
            <w:szCs w:val="22"/>
          </w:rPr>
          <w:delText>štátneho príslušníka tretej krajiny</w:delText>
        </w:r>
        <w:r w:rsidR="00294ACE" w:rsidRPr="00230311" w:rsidDel="00DE486A">
          <w:rPr>
            <w:rFonts w:asciiTheme="minorHAnsi" w:hAnsiTheme="minorHAnsi" w:cstheme="minorHAnsi"/>
            <w:color w:val="000000"/>
            <w:sz w:val="22"/>
            <w:szCs w:val="22"/>
          </w:rPr>
          <w:delText xml:space="preserve"> </w:delText>
        </w:r>
        <w:r w:rsidRPr="00230311" w:rsidDel="00DE486A">
          <w:rPr>
            <w:rFonts w:asciiTheme="minorHAnsi" w:hAnsiTheme="minorHAnsi" w:cstheme="minorHAnsi"/>
            <w:color w:val="000000"/>
            <w:sz w:val="22"/>
            <w:szCs w:val="22"/>
          </w:rPr>
          <w:delText>za obdobie 5 rokov predchádzajúcich podaniu žiadosti o</w:delText>
        </w:r>
        <w:r w:rsidR="00294ACE" w:rsidDel="00DE486A">
          <w:rPr>
            <w:rFonts w:asciiTheme="minorHAnsi" w:hAnsiTheme="minorHAnsi" w:cstheme="minorHAnsi"/>
            <w:color w:val="000000"/>
            <w:sz w:val="22"/>
            <w:szCs w:val="22"/>
          </w:rPr>
          <w:delText> </w:delText>
        </w:r>
        <w:r w:rsidRPr="00230311" w:rsidDel="00DE486A">
          <w:rPr>
            <w:rFonts w:asciiTheme="minorHAnsi" w:hAnsiTheme="minorHAnsi" w:cstheme="minorHAnsi"/>
            <w:color w:val="000000"/>
            <w:sz w:val="22"/>
            <w:szCs w:val="22"/>
          </w:rPr>
          <w:delText>NFP</w:delText>
        </w:r>
        <w:r w:rsidR="00294ACE" w:rsidDel="00DE486A">
          <w:rPr>
            <w:rFonts w:asciiTheme="minorHAnsi" w:hAnsiTheme="minorHAnsi" w:cstheme="minorHAnsi"/>
            <w:color w:val="000000"/>
            <w:sz w:val="22"/>
            <w:szCs w:val="22"/>
          </w:rPr>
          <w:delText>.</w:delText>
        </w:r>
      </w:del>
    </w:p>
    <w:p w14:paraId="3DDA97A7" w14:textId="17EC93EC"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del w:id="22" w:author="Autor">
        <w:r w:rsidRPr="00230311" w:rsidDel="00DE486A">
          <w:rPr>
            <w:rFonts w:asciiTheme="minorHAnsi" w:hAnsiTheme="minorHAnsi" w:cstheme="minorHAnsi"/>
            <w:i/>
            <w:color w:val="000000"/>
            <w:sz w:val="22"/>
            <w:szCs w:val="22"/>
          </w:rPr>
          <w:delText xml:space="preserve">(Žiadateľ preukazuje </w:delText>
        </w:r>
        <w:r w:rsidR="00DF4287" w:rsidRPr="00230311" w:rsidDel="00DE486A">
          <w:rPr>
            <w:rFonts w:asciiTheme="minorHAnsi" w:hAnsiTheme="minorHAnsi" w:cstheme="minorHAnsi"/>
            <w:i/>
            <w:color w:val="000000"/>
            <w:sz w:val="22"/>
            <w:szCs w:val="22"/>
          </w:rPr>
          <w:delText>s</w:delText>
        </w:r>
        <w:r w:rsidRPr="00230311" w:rsidDel="00DE486A">
          <w:rPr>
            <w:rFonts w:asciiTheme="minorHAnsi" w:hAnsiTheme="minorHAnsi" w:cstheme="minorHAnsi"/>
            <w:i/>
            <w:color w:val="000000"/>
            <w:sz w:val="22"/>
            <w:szCs w:val="22"/>
          </w:rPr>
          <w:delText>plnenie podmienky čestným vyhlásením v časti č. 15 vo formulári ŽoNFP</w:delText>
        </w:r>
        <w:r w:rsidR="003850CB" w:rsidRPr="00230311" w:rsidDel="00DE486A">
          <w:rPr>
            <w:rFonts w:asciiTheme="minorHAnsi" w:hAnsiTheme="minorHAnsi" w:cstheme="minorHAnsi"/>
            <w:i/>
            <w:color w:val="000000"/>
            <w:sz w:val="22"/>
            <w:szCs w:val="22"/>
          </w:rPr>
          <w:delText>. Žiadateľ/prijímateľ nesmie túto podmienku poskytnutia príspevku porušiť ani počas konania o ŽoNFP a realizácie projektu.)</w:delText>
        </w:r>
      </w:del>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w:t>
      </w:r>
      <w:r w:rsidR="00D6511F" w:rsidRPr="00230311">
        <w:rPr>
          <w:rFonts w:asciiTheme="minorHAnsi" w:hAnsiTheme="minorHAnsi" w:cstheme="minorHAnsi"/>
          <w:color w:val="000000"/>
          <w:sz w:val="22"/>
          <w:szCs w:val="22"/>
        </w:rPr>
        <w:lastRenderedPageBreak/>
        <w:t>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w:t>
      </w:r>
      <w:r w:rsidR="00841561" w:rsidRPr="00CF41AA">
        <w:rPr>
          <w:rFonts w:asciiTheme="minorHAnsi" w:hAnsiTheme="minorHAnsi" w:cstheme="minorHAnsi"/>
          <w:sz w:val="22"/>
          <w:szCs w:val="22"/>
        </w:rPr>
        <w:lastRenderedPageBreak/>
        <w:t xml:space="preserve">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2"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E239427"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3"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5F74276"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4"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79BD555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25"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6F8119AA" w14:textId="77777777" w:rsidR="004C00A2" w:rsidRPr="00BC6AC3"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26"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46C28E36" w14:textId="77777777" w:rsidR="004C00A2" w:rsidRPr="00BC6AC3"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30D68669" w14:textId="3008CAA2" w:rsidR="004C00A2" w:rsidRPr="00BC6AC3" w:rsidRDefault="004C00A2" w:rsidP="004C00A2">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 xml:space="preserve">(Za účelom posúdenia splnenia tejto podmienky poskytnutia príspevku </w:t>
      </w:r>
      <w:r w:rsidR="000C6D09" w:rsidRPr="00BC6AC3">
        <w:rPr>
          <w:rFonts w:asciiTheme="minorHAnsi" w:hAnsiTheme="minorHAnsi" w:cstheme="minorHAnsi"/>
          <w:i/>
          <w:sz w:val="22"/>
          <w:szCs w:val="22"/>
        </w:rPr>
        <w:t xml:space="preserve">žiadateľ predloží prílohy uvedené v časti „Povinné prílohy k ŽoNFP“ tohto vyzvania a </w:t>
      </w:r>
      <w:r w:rsidRPr="00BC6AC3">
        <w:rPr>
          <w:rFonts w:asciiTheme="minorHAnsi" w:hAnsiTheme="minorHAnsi" w:cstheme="minorHAnsi"/>
          <w:i/>
          <w:sz w:val="22"/>
          <w:szCs w:val="22"/>
        </w:rPr>
        <w:t>uvedie skupiny výdavkov vo formulári ŽoNFP, v rámci časti č. 11.A  - Rozpočet žiadateľa.)</w:t>
      </w:r>
    </w:p>
    <w:p w14:paraId="61B77E44" w14:textId="316A933E" w:rsidR="004C00A2" w:rsidRPr="00BC6AC3"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773E60C" w14:textId="3B9B8C4A"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BC6AC3">
        <w:rPr>
          <w:rFonts w:asciiTheme="minorHAnsi" w:hAnsiTheme="minorHAnsi" w:cstheme="minorHAnsi"/>
          <w:b/>
          <w:color w:val="000000"/>
          <w:sz w:val="22"/>
          <w:szCs w:val="22"/>
        </w:rPr>
        <w:t>od 01. 01. 2014 do 31. 12. 2023</w:t>
      </w:r>
      <w:r w:rsidRPr="00BC6AC3">
        <w:rPr>
          <w:rFonts w:asciiTheme="minorHAnsi" w:hAnsiTheme="minorHAnsi" w:cstheme="minorHAnsi"/>
          <w:color w:val="000000"/>
          <w:sz w:val="22"/>
          <w:szCs w:val="22"/>
        </w:rPr>
        <w:t>. Dátum nadobudnutia účinnosti zmluvy o poskytnutí NFP (resp. rozhodnutia o schválení žiadosti o NFP, ak</w:t>
      </w:r>
      <w:r w:rsidR="00BC6AC3">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B459E32" w14:textId="144D310E" w:rsidR="006553FF" w:rsidRPr="00BC6AC3" w:rsidRDefault="004C00A2" w:rsidP="00235D59">
      <w:pPr>
        <w:spacing w:after="0" w:line="240" w:lineRule="auto"/>
        <w:jc w:val="both"/>
        <w:rPr>
          <w:rFonts w:asciiTheme="minorHAnsi" w:hAnsiTheme="minorHAnsi" w:cstheme="minorHAnsi"/>
          <w:b/>
          <w:lang w:eastAsia="sk-SK"/>
        </w:rPr>
      </w:pPr>
      <w:r w:rsidRPr="00BC6AC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6553FF" w:rsidRPr="00BC6AC3">
        <w:rPr>
          <w:rFonts w:asciiTheme="minorHAnsi" w:hAnsiTheme="minorHAnsi" w:cstheme="minorHAnsi"/>
          <w:b/>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1CB9AC55"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ins w:id="23" w:author="Autor">
        <w:r w:rsidR="00551623">
          <w:rPr>
            <w:rFonts w:asciiTheme="minorHAnsi" w:hAnsiTheme="minorHAnsi" w:cstheme="minorHAnsi"/>
          </w:rPr>
          <w:t xml:space="preserve">účinnosti </w:t>
        </w:r>
      </w:ins>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5C05A2">
      <w:pPr>
        <w:spacing w:before="24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64D67058" w:rsidR="007513BC" w:rsidRPr="00A350AB" w:rsidRDefault="007513BC" w:rsidP="005C05A2">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w:t>
      </w:r>
      <w:r w:rsidRPr="00584F91">
        <w:rPr>
          <w:rFonts w:asciiTheme="minorHAnsi" w:eastAsiaTheme="minorHAnsi" w:hAnsiTheme="minorHAnsi"/>
          <w:color w:val="000000"/>
        </w:rPr>
        <w:lastRenderedPageBreak/>
        <w:t>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lastRenderedPageBreak/>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w:t>
      </w:r>
      <w:r w:rsidR="00DC3FBA" w:rsidRPr="00230311">
        <w:rPr>
          <w:rFonts w:asciiTheme="minorHAnsi" w:eastAsiaTheme="minorHAnsi" w:hAnsiTheme="minorHAnsi" w:cstheme="minorHAnsi"/>
        </w:rPr>
        <w:lastRenderedPageBreak/>
        <w:t xml:space="preserve">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7A52F5">
      <w:pPr>
        <w:spacing w:before="120" w:after="120" w:line="240" w:lineRule="auto"/>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2C3A7970" w:rsidR="00DD1C59" w:rsidRDefault="007A52F5" w:rsidP="007A52F5">
      <w:pPr>
        <w:spacing w:before="120" w:after="120" w:line="240" w:lineRule="auto"/>
        <w:jc w:val="both"/>
        <w:rPr>
          <w:rFonts w:asciiTheme="minorHAnsi" w:hAnsiTheme="minorHAnsi" w:cstheme="minorHAnsi"/>
        </w:rPr>
      </w:pPr>
      <w:r>
        <w:rPr>
          <w:rFonts w:asciiTheme="minorHAnsi" w:hAnsiTheme="minorHAnsi" w:cstheme="minorHAnsi"/>
        </w:rPr>
        <w:t>K</w:t>
      </w:r>
      <w:r w:rsidR="0064229B" w:rsidRPr="00230311">
        <w:rPr>
          <w:rFonts w:asciiTheme="minorHAnsi" w:hAnsiTheme="minorHAnsi" w:cstheme="minorHAnsi"/>
        </w:rPr>
        <w:t xml:space="preserve">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0064229B"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lastRenderedPageBreak/>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1CBE1156" w14:textId="6FFCC7C4" w:rsidR="00C13825" w:rsidRPr="00230311" w:rsidRDefault="0064229B" w:rsidP="007A52F5">
      <w:pPr>
        <w:spacing w:before="360" w:after="120" w:line="240" w:lineRule="auto"/>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037BCFE1"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CDBB55C"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del w:id="24" w:author="Autor">
        <w:r w:rsidR="005F7560" w:rsidDel="00864240">
          <w:rPr>
            <w:rFonts w:asciiTheme="minorHAnsi" w:hAnsiTheme="minorHAnsi" w:cstheme="minorHAnsi"/>
            <w:bCs/>
            <w:iCs/>
            <w:sz w:val="22"/>
            <w:szCs w:val="22"/>
          </w:rPr>
          <w:delText xml:space="preserve"> - </w:delText>
        </w:r>
        <w:r w:rsidR="00CB1CEB" w:rsidRPr="00783197" w:rsidDel="00864240">
          <w:rPr>
            <w:rFonts w:asciiTheme="minorHAnsi" w:hAnsiTheme="minorHAnsi" w:cstheme="minorHAnsi"/>
            <w:b/>
            <w:bCs/>
            <w:iCs/>
            <w:sz w:val="22"/>
            <w:szCs w:val="22"/>
          </w:rPr>
          <w:delText>aktualizovaný</w:delText>
        </w:r>
      </w:del>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1CD323B0"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del w:id="25" w:author="Autor">
        <w:r w:rsidR="007C3974" w:rsidRPr="00783F4E" w:rsidDel="00E66AA3">
          <w:rPr>
            <w:rFonts w:asciiTheme="minorHAnsi" w:hAnsiTheme="minorHAnsi" w:cstheme="minorHAnsi"/>
            <w:bCs/>
            <w:iCs/>
            <w:sz w:val="22"/>
            <w:szCs w:val="22"/>
          </w:rPr>
          <w:delText xml:space="preserve"> </w:delText>
        </w:r>
        <w:r w:rsidR="00783F4E" w:rsidRPr="00783F4E" w:rsidDel="00E66AA3">
          <w:rPr>
            <w:rFonts w:asciiTheme="minorHAnsi" w:hAnsiTheme="minorHAnsi" w:cstheme="minorHAnsi"/>
            <w:bCs/>
            <w:iCs/>
            <w:sz w:val="22"/>
            <w:szCs w:val="22"/>
          </w:rPr>
          <w:delText>–</w:delText>
        </w:r>
        <w:r w:rsidR="007C3974" w:rsidRPr="00783F4E" w:rsidDel="00E66AA3">
          <w:rPr>
            <w:rFonts w:asciiTheme="minorHAnsi" w:hAnsiTheme="minorHAnsi" w:cstheme="minorHAnsi"/>
            <w:bCs/>
            <w:iCs/>
            <w:sz w:val="22"/>
            <w:szCs w:val="22"/>
          </w:rPr>
          <w:delText xml:space="preserve"> </w:delText>
        </w:r>
        <w:r w:rsidR="007C3974" w:rsidRPr="00783F4E" w:rsidDel="00E66AA3">
          <w:rPr>
            <w:rFonts w:asciiTheme="minorHAnsi" w:hAnsiTheme="minorHAnsi" w:cstheme="minorHAnsi"/>
            <w:b/>
            <w:bCs/>
            <w:iCs/>
            <w:sz w:val="22"/>
            <w:szCs w:val="22"/>
          </w:rPr>
          <w:delText>aktualizovaný</w:delText>
        </w:r>
      </w:del>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even" r:id="rId41"/>
      <w:headerReference w:type="default" r:id="rId42"/>
      <w:footerReference w:type="even" r:id="rId43"/>
      <w:footerReference w:type="default" r:id="rId44"/>
      <w:headerReference w:type="first" r:id="rId45"/>
      <w:footerReference w:type="first" r:id="rId46"/>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19EE2" w14:textId="77777777" w:rsidR="0036124B" w:rsidRDefault="0036124B" w:rsidP="00784ECE">
      <w:pPr>
        <w:spacing w:after="0" w:line="240" w:lineRule="auto"/>
      </w:pPr>
      <w:r>
        <w:separator/>
      </w:r>
    </w:p>
  </w:endnote>
  <w:endnote w:type="continuationSeparator" w:id="0">
    <w:p w14:paraId="32F4CB0C" w14:textId="77777777" w:rsidR="0036124B" w:rsidRDefault="0036124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0FEB" w14:textId="77777777" w:rsidR="00275FB3" w:rsidRDefault="00275FB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2C4FCB93" w:rsidR="00D922F2" w:rsidRPr="001D6156" w:rsidRDefault="00D922F2">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285E99">
          <w:rPr>
            <w:rFonts w:asciiTheme="minorHAnsi" w:hAnsiTheme="minorHAnsi"/>
            <w:noProof/>
          </w:rPr>
          <w:t>1</w:t>
        </w:r>
        <w:r w:rsidRPr="001D6156">
          <w:rPr>
            <w:rFonts w:asciiTheme="minorHAnsi" w:hAnsiTheme="minorHAnsi"/>
          </w:rPr>
          <w:fldChar w:fldCharType="end"/>
        </w:r>
      </w:p>
    </w:sdtContent>
  </w:sdt>
  <w:p w14:paraId="3070D61A" w14:textId="77777777" w:rsidR="00D922F2" w:rsidRPr="001D6156" w:rsidRDefault="00D922F2">
    <w:pPr>
      <w:pStyle w:val="Pta"/>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D922F2" w:rsidRDefault="00D922F2"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D922F2" w:rsidRDefault="00D922F2"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D922F2" w:rsidRDefault="00D922F2" w:rsidP="00F4420F">
    <w:pPr>
      <w:pStyle w:val="Pta"/>
    </w:pPr>
  </w:p>
  <w:p w14:paraId="48E47412" w14:textId="77777777" w:rsidR="00D922F2" w:rsidRDefault="00D92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4EE13" w14:textId="77777777" w:rsidR="0036124B" w:rsidRDefault="0036124B" w:rsidP="00784ECE">
      <w:pPr>
        <w:spacing w:after="0" w:line="240" w:lineRule="auto"/>
      </w:pPr>
      <w:r>
        <w:separator/>
      </w:r>
    </w:p>
  </w:footnote>
  <w:footnote w:type="continuationSeparator" w:id="0">
    <w:p w14:paraId="0FADD706" w14:textId="77777777" w:rsidR="0036124B" w:rsidRDefault="0036124B" w:rsidP="00784ECE">
      <w:pPr>
        <w:spacing w:after="0" w:line="240" w:lineRule="auto"/>
      </w:pPr>
      <w:r>
        <w:continuationSeparator/>
      </w:r>
    </w:p>
  </w:footnote>
  <w:footnote w:id="1">
    <w:p w14:paraId="115394A2" w14:textId="03D9317B" w:rsidR="00D922F2" w:rsidRDefault="00D922F2"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D922F2" w:rsidRPr="00783197" w:rsidRDefault="00D922F2"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D922F2" w:rsidRPr="00425D65" w:rsidRDefault="00D922F2"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34C4B" w14:textId="77777777" w:rsidR="00275FB3" w:rsidRDefault="00275FB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D922F2" w:rsidRPr="003A25AC" w:rsidRDefault="00D922F2"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D922F2" w:rsidRDefault="00D922F2">
    <w:pPr>
      <w:pStyle w:val="Hlavika"/>
      <w:rPr>
        <w:rFonts w:asciiTheme="minorHAnsi" w:hAnsiTheme="minorHAnsi"/>
        <w:sz w:val="22"/>
        <w:szCs w:val="22"/>
      </w:rPr>
    </w:pPr>
    <w:r>
      <w:rPr>
        <w:rFonts w:asciiTheme="minorHAnsi" w:hAnsiTheme="minorHAnsi"/>
        <w:sz w:val="22"/>
        <w:szCs w:val="22"/>
      </w:rPr>
      <w:t xml:space="preserve">                                                                                                                                                                                                                                                                                                                </w:t>
    </w:r>
  </w:p>
  <w:p w14:paraId="295C51A9" w14:textId="51AEC719" w:rsidR="00D922F2" w:rsidRPr="00005728" w:rsidRDefault="00D922F2">
    <w:pPr>
      <w:pStyle w:val="Hlavika"/>
      <w:rPr>
        <w:rFonts w:asciiTheme="minorHAnsi" w:hAnsiTheme="minorHAnsi"/>
        <w:b/>
      </w:rPr>
    </w:pPr>
    <w:r>
      <w:rPr>
        <w:rFonts w:asciiTheme="minorHAnsi" w:hAnsiTheme="minorHAnsi"/>
        <w:sz w:val="22"/>
        <w:szCs w:val="22"/>
      </w:rPr>
      <w:t xml:space="preserve">                                                 Konsolidovaná verzia po zmene č. </w:t>
    </w:r>
    <w:del w:id="26" w:author="Autor">
      <w:r w:rsidDel="00FC6446">
        <w:rPr>
          <w:rFonts w:asciiTheme="minorHAnsi" w:hAnsiTheme="minorHAnsi"/>
          <w:sz w:val="22"/>
          <w:szCs w:val="22"/>
        </w:rPr>
        <w:delText xml:space="preserve">7 </w:delText>
      </w:r>
    </w:del>
    <w:ins w:id="27" w:author="Autor">
      <w:r>
        <w:rPr>
          <w:rFonts w:asciiTheme="minorHAnsi" w:hAnsiTheme="minorHAnsi"/>
          <w:sz w:val="22"/>
          <w:szCs w:val="22"/>
        </w:rPr>
        <w:t xml:space="preserve">8 </w:t>
      </w:r>
    </w:ins>
    <w:r w:rsidRPr="00833FA9">
      <w:rPr>
        <w:rFonts w:asciiTheme="minorHAnsi" w:hAnsiTheme="minorHAnsi"/>
        <w:sz w:val="22"/>
        <w:szCs w:val="22"/>
      </w:rPr>
      <w:t>z </w:t>
    </w:r>
    <w:del w:id="28" w:author="Autor">
      <w:r w:rsidDel="00D922F2">
        <w:rPr>
          <w:rFonts w:asciiTheme="minorHAnsi" w:hAnsiTheme="minorHAnsi"/>
          <w:sz w:val="22"/>
          <w:szCs w:val="22"/>
        </w:rPr>
        <w:delText>30</w:delText>
      </w:r>
    </w:del>
    <w:ins w:id="29" w:author="Autor">
      <w:r>
        <w:rPr>
          <w:rFonts w:asciiTheme="minorHAnsi" w:hAnsiTheme="minorHAnsi"/>
          <w:sz w:val="22"/>
          <w:szCs w:val="22"/>
        </w:rPr>
        <w:t>2</w:t>
      </w:r>
      <w:del w:id="30" w:author="Autor">
        <w:r w:rsidR="00275FB3" w:rsidDel="00285E99">
          <w:rPr>
            <w:rFonts w:asciiTheme="minorHAnsi" w:hAnsiTheme="minorHAnsi"/>
            <w:sz w:val="22"/>
            <w:szCs w:val="22"/>
          </w:rPr>
          <w:delText>6</w:delText>
        </w:r>
      </w:del>
      <w:r w:rsidR="00285E99">
        <w:rPr>
          <w:rFonts w:asciiTheme="minorHAnsi" w:hAnsiTheme="minorHAnsi"/>
          <w:sz w:val="22"/>
          <w:szCs w:val="22"/>
        </w:rPr>
        <w:t>7</w:t>
      </w:r>
    </w:ins>
    <w:r>
      <w:rPr>
        <w:rFonts w:asciiTheme="minorHAnsi" w:hAnsiTheme="minorHAnsi"/>
        <w:sz w:val="22"/>
        <w:szCs w:val="22"/>
      </w:rPr>
      <w:t xml:space="preserve">. </w:t>
    </w:r>
    <w:del w:id="31" w:author="Autor">
      <w:r w:rsidDel="00D922F2">
        <w:rPr>
          <w:rFonts w:asciiTheme="minorHAnsi" w:hAnsiTheme="minorHAnsi"/>
          <w:sz w:val="22"/>
          <w:szCs w:val="22"/>
        </w:rPr>
        <w:delText>07</w:delText>
      </w:r>
    </w:del>
    <w:ins w:id="32" w:author="Autor">
      <w:r>
        <w:rPr>
          <w:rFonts w:asciiTheme="minorHAnsi" w:hAnsiTheme="minorHAnsi"/>
          <w:sz w:val="22"/>
          <w:szCs w:val="22"/>
        </w:rPr>
        <w:t>10</w:t>
      </w:r>
    </w:ins>
    <w:r>
      <w:rPr>
        <w:rFonts w:asciiTheme="minorHAnsi" w:hAnsiTheme="minorHAnsi"/>
        <w:sz w:val="22"/>
        <w:szCs w:val="22"/>
      </w:rPr>
      <w:t>. 2021</w:t>
    </w:r>
    <w:bookmarkStart w:id="33" w:name="_GoBack"/>
    <w:bookmarkEnd w:id="33"/>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D922F2" w:rsidRDefault="00D922F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7218"/>
    <w:rsid w:val="000D79D9"/>
    <w:rsid w:val="000E0586"/>
    <w:rsid w:val="000E1E21"/>
    <w:rsid w:val="000E4989"/>
    <w:rsid w:val="000E7A55"/>
    <w:rsid w:val="000F10C6"/>
    <w:rsid w:val="000F1F4E"/>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65EA"/>
    <w:rsid w:val="001874FE"/>
    <w:rsid w:val="00187E41"/>
    <w:rsid w:val="001936D0"/>
    <w:rsid w:val="001946F0"/>
    <w:rsid w:val="00194AC3"/>
    <w:rsid w:val="001964E8"/>
    <w:rsid w:val="00197486"/>
    <w:rsid w:val="001A05C2"/>
    <w:rsid w:val="001A06A3"/>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5FB3"/>
    <w:rsid w:val="00276137"/>
    <w:rsid w:val="002777A8"/>
    <w:rsid w:val="0028271F"/>
    <w:rsid w:val="002836D3"/>
    <w:rsid w:val="00284A7F"/>
    <w:rsid w:val="00285E99"/>
    <w:rsid w:val="00286AE6"/>
    <w:rsid w:val="00290EA9"/>
    <w:rsid w:val="00294ACE"/>
    <w:rsid w:val="002952E1"/>
    <w:rsid w:val="00295373"/>
    <w:rsid w:val="00296481"/>
    <w:rsid w:val="00296875"/>
    <w:rsid w:val="00297EEB"/>
    <w:rsid w:val="002A0AA7"/>
    <w:rsid w:val="002A6EC5"/>
    <w:rsid w:val="002A77CB"/>
    <w:rsid w:val="002B3A70"/>
    <w:rsid w:val="002B669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3F50"/>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51623"/>
    <w:rsid w:val="00553909"/>
    <w:rsid w:val="00555B34"/>
    <w:rsid w:val="00555FC0"/>
    <w:rsid w:val="005565C0"/>
    <w:rsid w:val="00556BC9"/>
    <w:rsid w:val="005604A0"/>
    <w:rsid w:val="00560861"/>
    <w:rsid w:val="00560CBF"/>
    <w:rsid w:val="00567E04"/>
    <w:rsid w:val="00573DAA"/>
    <w:rsid w:val="0058004C"/>
    <w:rsid w:val="00580401"/>
    <w:rsid w:val="005854F5"/>
    <w:rsid w:val="0058552B"/>
    <w:rsid w:val="0059290B"/>
    <w:rsid w:val="0059379D"/>
    <w:rsid w:val="00593B81"/>
    <w:rsid w:val="005A2DF8"/>
    <w:rsid w:val="005A5868"/>
    <w:rsid w:val="005A634D"/>
    <w:rsid w:val="005B0C8B"/>
    <w:rsid w:val="005C05A2"/>
    <w:rsid w:val="005C1D7C"/>
    <w:rsid w:val="005C379E"/>
    <w:rsid w:val="005C5663"/>
    <w:rsid w:val="005C5A67"/>
    <w:rsid w:val="005C62EF"/>
    <w:rsid w:val="005C6553"/>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1C34"/>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51B"/>
    <w:rsid w:val="007513BC"/>
    <w:rsid w:val="00752228"/>
    <w:rsid w:val="0075253B"/>
    <w:rsid w:val="00754916"/>
    <w:rsid w:val="00754B5A"/>
    <w:rsid w:val="007570FB"/>
    <w:rsid w:val="00760764"/>
    <w:rsid w:val="00763D79"/>
    <w:rsid w:val="007664C0"/>
    <w:rsid w:val="00767360"/>
    <w:rsid w:val="007675D2"/>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71AD"/>
    <w:rsid w:val="008802B7"/>
    <w:rsid w:val="00881817"/>
    <w:rsid w:val="00881C3B"/>
    <w:rsid w:val="008859A4"/>
    <w:rsid w:val="008903D1"/>
    <w:rsid w:val="008912BC"/>
    <w:rsid w:val="0089451C"/>
    <w:rsid w:val="00896562"/>
    <w:rsid w:val="00897F25"/>
    <w:rsid w:val="008A01C9"/>
    <w:rsid w:val="008A3A69"/>
    <w:rsid w:val="008A47AB"/>
    <w:rsid w:val="008B179C"/>
    <w:rsid w:val="008B1F86"/>
    <w:rsid w:val="008B7197"/>
    <w:rsid w:val="008C1468"/>
    <w:rsid w:val="008D00BC"/>
    <w:rsid w:val="008D11F5"/>
    <w:rsid w:val="008D4C2B"/>
    <w:rsid w:val="008E0476"/>
    <w:rsid w:val="008E7EB3"/>
    <w:rsid w:val="008F0EF6"/>
    <w:rsid w:val="008F120F"/>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63636"/>
    <w:rsid w:val="00964EE1"/>
    <w:rsid w:val="00966523"/>
    <w:rsid w:val="0097000E"/>
    <w:rsid w:val="00973E8E"/>
    <w:rsid w:val="0098044A"/>
    <w:rsid w:val="00981E8D"/>
    <w:rsid w:val="00983655"/>
    <w:rsid w:val="0098485E"/>
    <w:rsid w:val="00985890"/>
    <w:rsid w:val="00991EDA"/>
    <w:rsid w:val="00992988"/>
    <w:rsid w:val="00995FF2"/>
    <w:rsid w:val="009971F9"/>
    <w:rsid w:val="009A02E9"/>
    <w:rsid w:val="009A3D3B"/>
    <w:rsid w:val="009B19B9"/>
    <w:rsid w:val="009B1C9C"/>
    <w:rsid w:val="009B3C90"/>
    <w:rsid w:val="009C2449"/>
    <w:rsid w:val="009C358C"/>
    <w:rsid w:val="009C3D2D"/>
    <w:rsid w:val="009C4D9E"/>
    <w:rsid w:val="009C506A"/>
    <w:rsid w:val="009C52E4"/>
    <w:rsid w:val="009C5D1B"/>
    <w:rsid w:val="009C6B00"/>
    <w:rsid w:val="009C7C3C"/>
    <w:rsid w:val="009D00DB"/>
    <w:rsid w:val="009D0DD2"/>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52750"/>
    <w:rsid w:val="00A52DC9"/>
    <w:rsid w:val="00A55D55"/>
    <w:rsid w:val="00A56A6D"/>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6063"/>
    <w:rsid w:val="00AC7B8A"/>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31F7"/>
    <w:rsid w:val="00B73EB1"/>
    <w:rsid w:val="00B757FD"/>
    <w:rsid w:val="00B8066F"/>
    <w:rsid w:val="00B81E9F"/>
    <w:rsid w:val="00B822E1"/>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5256"/>
    <w:rsid w:val="00D953C9"/>
    <w:rsid w:val="00D95A9D"/>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5526"/>
    <w:rsid w:val="00EB5B9C"/>
    <w:rsid w:val="00EB64BE"/>
    <w:rsid w:val="00EB7CD1"/>
    <w:rsid w:val="00EC2DCD"/>
    <w:rsid w:val="00EC6ED7"/>
    <w:rsid w:val="00ED06C0"/>
    <w:rsid w:val="00ED09B8"/>
    <w:rsid w:val="00ED6BFA"/>
    <w:rsid w:val="00EE0D35"/>
    <w:rsid w:val="00EE1E1F"/>
    <w:rsid w:val="00EE2471"/>
    <w:rsid w:val="00EE7476"/>
    <w:rsid w:val="00EF130B"/>
    <w:rsid w:val="00EF3176"/>
    <w:rsid w:val="00EF3C37"/>
    <w:rsid w:val="00EF4219"/>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1A3EF-7471-427B-980E-E049B7542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10798</Words>
  <Characters>61550</Characters>
  <Application>Microsoft Office Word</Application>
  <DocSecurity>0</DocSecurity>
  <Lines>512</Lines>
  <Paragraphs>144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2021-10-25T14:26:00Z</dcterms:modified>
</cp:coreProperties>
</file>